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F6" w:rsidRDefault="00001CF6" w:rsidP="00290E20">
      <w:pPr>
        <w:jc w:val="center"/>
        <w:rPr>
          <w:b/>
          <w:bCs/>
          <w:sz w:val="28"/>
          <w:szCs w:val="28"/>
        </w:rPr>
      </w:pPr>
      <w:r w:rsidRPr="00290E20">
        <w:rPr>
          <w:rStyle w:val="a4"/>
          <w:sz w:val="28"/>
          <w:szCs w:val="28"/>
        </w:rPr>
        <w:t xml:space="preserve">Характеристика этапов </w:t>
      </w:r>
      <w:r w:rsidR="00DF1220" w:rsidRPr="00290E20">
        <w:rPr>
          <w:rStyle w:val="a4"/>
          <w:sz w:val="28"/>
          <w:szCs w:val="28"/>
        </w:rPr>
        <w:t>переносной экскурсии</w:t>
      </w:r>
      <w:r w:rsidR="00290E20">
        <w:rPr>
          <w:rStyle w:val="a4"/>
          <w:sz w:val="28"/>
          <w:szCs w:val="28"/>
        </w:rPr>
        <w:t xml:space="preserve"> </w:t>
      </w:r>
      <w:r w:rsidR="00C053AE" w:rsidRPr="00290E20">
        <w:rPr>
          <w:b/>
          <w:bCs/>
          <w:sz w:val="28"/>
          <w:szCs w:val="28"/>
        </w:rPr>
        <w:t>«Музей в чемодане: Вещи, опалённые войной»</w:t>
      </w:r>
    </w:p>
    <w:p w:rsidR="00290E20" w:rsidRPr="00290E20" w:rsidRDefault="00290E20" w:rsidP="00290E20">
      <w:pPr>
        <w:jc w:val="center"/>
        <w:rPr>
          <w:b/>
          <w:bCs/>
          <w:sz w:val="28"/>
          <w:szCs w:val="28"/>
        </w:rPr>
      </w:pPr>
    </w:p>
    <w:tbl>
      <w:tblPr>
        <w:tblW w:w="4992" w:type="pct"/>
        <w:tblCellSpacing w:w="7" w:type="dxa"/>
        <w:tblInd w:w="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72"/>
        <w:gridCol w:w="152"/>
        <w:gridCol w:w="20"/>
        <w:gridCol w:w="815"/>
        <w:gridCol w:w="22"/>
        <w:gridCol w:w="2230"/>
        <w:gridCol w:w="24"/>
        <w:gridCol w:w="1988"/>
        <w:gridCol w:w="22"/>
        <w:gridCol w:w="1965"/>
        <w:gridCol w:w="26"/>
        <w:gridCol w:w="903"/>
        <w:gridCol w:w="25"/>
        <w:gridCol w:w="1796"/>
        <w:gridCol w:w="26"/>
        <w:gridCol w:w="1737"/>
        <w:gridCol w:w="29"/>
      </w:tblGrid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pPr>
              <w:ind w:left="98"/>
            </w:pPr>
            <w:r w:rsidRPr="00707656">
              <w:rPr>
                <w:rStyle w:val="a4"/>
                <w:color w:val="333333"/>
              </w:rPr>
              <w:t>Этап урока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r w:rsidRPr="00707656">
              <w:rPr>
                <w:rStyle w:val="a4"/>
                <w:color w:val="333333"/>
              </w:rPr>
              <w:t>Время, мин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r w:rsidRPr="00707656">
              <w:rPr>
                <w:rStyle w:val="a4"/>
                <w:color w:val="333333"/>
              </w:rPr>
              <w:t>Цель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r w:rsidRPr="00707656">
              <w:rPr>
                <w:rStyle w:val="a4"/>
                <w:color w:val="333333"/>
              </w:rPr>
              <w:t>Содержание учебного материала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r w:rsidRPr="00707656">
              <w:rPr>
                <w:rStyle w:val="a4"/>
                <w:color w:val="333333"/>
              </w:rPr>
              <w:t xml:space="preserve">Методы </w:t>
            </w:r>
            <w:r w:rsidRPr="00707656">
              <w:br/>
            </w:r>
            <w:r w:rsidRPr="00707656">
              <w:rPr>
                <w:rStyle w:val="a4"/>
                <w:color w:val="333333"/>
              </w:rPr>
              <w:t>и приемы работы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r w:rsidRPr="00707656">
              <w:rPr>
                <w:rStyle w:val="a4"/>
                <w:color w:val="333333"/>
              </w:rPr>
              <w:t>ФОУД*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r w:rsidRPr="00707656">
              <w:rPr>
                <w:rStyle w:val="a4"/>
                <w:color w:val="333333"/>
              </w:rPr>
              <w:t xml:space="preserve">Деятельность </w:t>
            </w:r>
            <w:r w:rsidR="001D4993">
              <w:rPr>
                <w:rStyle w:val="a4"/>
                <w:color w:val="333333"/>
              </w:rPr>
              <w:t>экскурсовода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CF6" w:rsidRPr="00707656" w:rsidRDefault="00001CF6" w:rsidP="00C8170D">
            <w:r w:rsidRPr="00707656">
              <w:rPr>
                <w:rStyle w:val="a4"/>
                <w:color w:val="333333"/>
              </w:rPr>
              <w:t>Деятельность обучающихся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pPr>
              <w:ind w:left="98"/>
            </w:pPr>
            <w:r w:rsidRPr="00707656">
              <w:t>Организационный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r w:rsidRPr="00707656">
              <w:t>1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E974D4">
            <w:r w:rsidRPr="00707656">
              <w:t xml:space="preserve">Проверка готовности </w:t>
            </w:r>
            <w:r w:rsidR="00E974D4">
              <w:t>детей</w:t>
            </w:r>
            <w:r w:rsidRPr="00707656">
              <w:t>, их настроя на работу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r w:rsidRPr="00707656">
              <w:t>–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r w:rsidRPr="00707656">
              <w:t>–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r w:rsidRPr="00707656">
              <w:t>–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r w:rsidRPr="00707656">
              <w:t>Приветствует обучающихся,</w:t>
            </w:r>
            <w:r w:rsidR="00E974D4">
              <w:t xml:space="preserve"> проверяет их готовность к экскурсии</w:t>
            </w:r>
            <w:r>
              <w:t>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>Приветствуют экскурсовода, рассаживаются</w:t>
            </w:r>
            <w:r w:rsidR="00001CF6">
              <w:t>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CB2139" w:rsidP="00C8170D">
            <w:pPr>
              <w:ind w:left="98"/>
            </w:pPr>
            <w:r>
              <w:t>Вступление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2646DC" w:rsidP="00C8170D">
            <w:r>
              <w:t>2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>Введение детей в экскурсию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001CF6" w:rsidRDefault="00E974D4" w:rsidP="00C8170D">
            <w:r>
              <w:t>Стихотворение о старом чемодане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>Рассказ стихотворения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>-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DC697B">
            <w:r>
              <w:t>Читает стихотворение</w:t>
            </w:r>
            <w:r w:rsidR="00001CF6">
              <w:t>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>Слушают.</w:t>
            </w:r>
          </w:p>
        </w:tc>
      </w:tr>
      <w:tr w:rsidR="001D4993" w:rsidRPr="00707656" w:rsidTr="002646DC">
        <w:trPr>
          <w:tblCellSpacing w:w="7" w:type="dxa"/>
        </w:trPr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DC697B" w:rsidRDefault="00CB2139" w:rsidP="00CB2139">
            <w:pPr>
              <w:ind w:left="98"/>
            </w:pPr>
            <w:r>
              <w:t xml:space="preserve">Постановка темы </w:t>
            </w:r>
          </w:p>
        </w:tc>
        <w:tc>
          <w:tcPr>
            <w:tcW w:w="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pPr>
              <w:ind w:left="98"/>
            </w:pPr>
          </w:p>
        </w:tc>
        <w:tc>
          <w:tcPr>
            <w:tcW w:w="2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2646DC" w:rsidP="00C8170D">
            <w:r>
              <w:t>3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B2139">
            <w:r>
              <w:t xml:space="preserve">Знакомство с </w:t>
            </w:r>
            <w:r w:rsidR="00CB2139">
              <w:t>музеем, экспонатами, войной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CB2139" w:rsidP="00C8170D">
            <w:r>
              <w:t>Что такое музей, музей в чемодане, война?</w:t>
            </w:r>
          </w:p>
        </w:tc>
        <w:tc>
          <w:tcPr>
            <w:tcW w:w="69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 xml:space="preserve">Рассказ, </w:t>
            </w:r>
            <w:r w:rsidR="00CB2139">
              <w:t xml:space="preserve">вопросы, </w:t>
            </w:r>
            <w:r>
              <w:t>рефлексия</w:t>
            </w:r>
            <w:r w:rsidR="00001CF6">
              <w:t xml:space="preserve">. 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>Ф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CB2139" w:rsidP="0099328A">
            <w:r>
              <w:t>Задаёт вопросы, поясняет.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E974D4" w:rsidP="00C8170D">
            <w:r>
              <w:t>Слушают, отвечают на вопросы.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Pr="0099328A" w:rsidRDefault="00CB2139" w:rsidP="0047242A">
            <w:pPr>
              <w:ind w:left="98"/>
            </w:pPr>
            <w:r>
              <w:t>Гильза от ракетницы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Default="002646DC" w:rsidP="0047242A">
            <w:r>
              <w:t>5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Default="00CB2139" w:rsidP="0047242A">
            <w:r>
              <w:t>Знакомство с гильзой от ракетницы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Pr="00707656" w:rsidRDefault="00CB2139" w:rsidP="0047242A">
            <w:r>
              <w:t>Ракетница, гильза, их использование.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Default="00CB2139" w:rsidP="0047242A">
            <w:r>
              <w:t>Интерактивные, вопросы.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Pr="00707656" w:rsidRDefault="00CB2139" w:rsidP="0047242A">
            <w:r>
              <w:t>И+Ф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Default="00CB2139" w:rsidP="0047242A">
            <w:r>
              <w:t>Задаёт вопросы, отдаёт гильзу, рассказывает.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2139" w:rsidRDefault="00CB2139" w:rsidP="0047242A">
            <w:r>
              <w:t>Слушают, изучают экспонат, отвечают на вопросы.</w:t>
            </w:r>
          </w:p>
        </w:tc>
      </w:tr>
      <w:tr w:rsidR="000C5C0D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0C5C0D" w:rsidP="0047242A">
            <w:pPr>
              <w:ind w:left="98"/>
            </w:pPr>
            <w:r>
              <w:t>Ложка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2646DC" w:rsidP="0047242A">
            <w:r>
              <w:t>4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0C5C0D" w:rsidP="0047242A">
            <w:r>
              <w:t>Знакомство с ложкой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0C5C0D" w:rsidP="0047242A">
            <w:r>
              <w:t>Рассказ о ложке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0C5C0D" w:rsidP="0047242A">
            <w:r>
              <w:t>Интерактивные вопросы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0C5C0D" w:rsidP="0047242A">
            <w:proofErr w:type="gramStart"/>
            <w:r>
              <w:t>И-Ф</w:t>
            </w:r>
            <w:proofErr w:type="gramEnd"/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0C5C0D" w:rsidP="0047242A">
            <w:r>
              <w:t>Задаёт вопросы, отдаёт ложку, рассказывает.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5C0D" w:rsidRDefault="000C5C0D" w:rsidP="0047242A">
            <w:r>
              <w:t>Слушают, изучают экспонат, отвечают на вопросы.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1D4993" w:rsidP="00C8170D">
            <w:pPr>
              <w:ind w:left="98"/>
            </w:pPr>
            <w:r>
              <w:t>Бритва солдата</w:t>
            </w:r>
          </w:p>
          <w:p w:rsidR="00A52F0C" w:rsidRPr="001D4993" w:rsidRDefault="00A52F0C" w:rsidP="00C8170D">
            <w:pPr>
              <w:ind w:left="98"/>
            </w:pPr>
            <w:r>
              <w:t>Зеркало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2646DC" w:rsidP="00C8170D">
            <w:r>
              <w:t>5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D4993" w:rsidP="001F2E39">
            <w:r>
              <w:t xml:space="preserve">Знакомство с бритвой </w:t>
            </w:r>
            <w:r w:rsidR="00A52F0C">
              <w:t xml:space="preserve"> и зеркалом </w:t>
            </w:r>
            <w:r w:rsidR="001F2E39">
              <w:t>советского солдата</w:t>
            </w:r>
            <w:r w:rsidR="00001CF6">
              <w:t xml:space="preserve"> 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D4993" w:rsidP="00C8170D">
            <w:r>
              <w:t>Как брились солдаты</w:t>
            </w:r>
            <w:r w:rsidR="001F2E39">
              <w:t>?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>Интерактивные, рефлексия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>И+Ф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 xml:space="preserve">Задаёт </w:t>
            </w:r>
            <w:r w:rsidR="001D4993">
              <w:t xml:space="preserve">вопросы, отдаёт  бритву, </w:t>
            </w:r>
            <w:r>
              <w:t>рассказывает.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>Слушают, изучают экспонат, отвечают на вопросы.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99328A" w:rsidRDefault="001D4993" w:rsidP="00C8170D">
            <w:pPr>
              <w:ind w:left="98"/>
            </w:pPr>
            <w:r>
              <w:t>Пачка махорки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2646DC" w:rsidP="00C8170D">
            <w:r>
              <w:t>5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001CF6" w:rsidP="001F2E39">
            <w:r>
              <w:t xml:space="preserve">Знакомство с </w:t>
            </w:r>
            <w:r w:rsidR="001D4993">
              <w:t>экспонатом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D4993" w:rsidP="001D4993">
            <w:r>
              <w:t xml:space="preserve">Для чего использовалась </w:t>
            </w:r>
            <w:r>
              <w:lastRenderedPageBreak/>
              <w:t>махорка</w:t>
            </w:r>
            <w:r w:rsidR="001F2E39">
              <w:t>?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1F2E39" w:rsidP="00C8170D">
            <w:r>
              <w:lastRenderedPageBreak/>
              <w:t>Интерактивные, рефлексия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C8170D">
            <w:r>
              <w:t>И</w:t>
            </w:r>
            <w:r w:rsidR="001F2E39">
              <w:t>+Ф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1F2E39" w:rsidP="001F2E39">
            <w:r>
              <w:t>Задаёт в</w:t>
            </w:r>
            <w:r w:rsidR="001D4993">
              <w:t>опросы,</w:t>
            </w:r>
            <w:r>
              <w:t xml:space="preserve"> рассказывает.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1B78B5" w:rsidRDefault="001F2E39" w:rsidP="00C8170D">
            <w:r>
              <w:t xml:space="preserve">Слушают, изучают </w:t>
            </w:r>
            <w:r>
              <w:lastRenderedPageBreak/>
              <w:t>экспонат, отвечают на вопросы.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99328A" w:rsidRDefault="001D4993" w:rsidP="00C8170D">
            <w:pPr>
              <w:ind w:left="98"/>
            </w:pPr>
            <w:r>
              <w:lastRenderedPageBreak/>
              <w:t>Кирзовые сапоги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2646DC" w:rsidP="00C8170D">
            <w:r>
              <w:t>5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1F2E39" w:rsidP="00C8170D">
            <w:r>
              <w:t xml:space="preserve">Знакомство с </w:t>
            </w:r>
            <w:r w:rsidR="001D4993">
              <w:t>сапогами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D4993" w:rsidP="00C8170D">
            <w:r>
              <w:t xml:space="preserve">Сапоги </w:t>
            </w:r>
            <w:r w:rsidR="001F2E39">
              <w:t xml:space="preserve"> на войне.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1F2E39" w:rsidP="00C8170D">
            <w:r>
              <w:t>Интерактивные</w:t>
            </w:r>
            <w:r w:rsidR="005B2CFC">
              <w:t>, рефлексия, вопросы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>И+Ф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1F2E39" w:rsidP="00C8170D">
            <w:r>
              <w:t xml:space="preserve">Задаёт вопросы, отдаёт </w:t>
            </w:r>
            <w:r w:rsidR="001D4993">
              <w:t>сапоги,</w:t>
            </w:r>
            <w:r>
              <w:t xml:space="preserve"> рассказывает.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Default="001F2E39" w:rsidP="00C8170D">
            <w:r>
              <w:t>Слушают, изучают экспонат, отвечают на вопросы.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pPr>
              <w:ind w:left="98"/>
            </w:pPr>
            <w:r>
              <w:t>Перьевая ручка, карандаш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2646DC" w:rsidP="00C8170D">
            <w:r>
              <w:t>3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>Знакомство с перьевой ручкой, простым карандашом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>Чем писали во время войны?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001CF6" w:rsidP="001F2E39">
            <w:r w:rsidRPr="00707656">
              <w:t xml:space="preserve">Рефлексия, </w:t>
            </w:r>
            <w:r w:rsidR="001F2E39">
              <w:t>интерактивные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C8170D">
            <w:r>
              <w:t>И+</w:t>
            </w:r>
            <w:r w:rsidR="00001CF6" w:rsidRPr="00707656">
              <w:t>Ф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1F2E39" w:rsidP="00BE5BE0">
            <w:r>
              <w:t xml:space="preserve">Задаёт вопросы, </w:t>
            </w:r>
            <w:r w:rsidR="00BE5BE0">
              <w:t>показывает,</w:t>
            </w:r>
            <w:r>
              <w:t xml:space="preserve"> </w:t>
            </w:r>
            <w:r w:rsidR="00BE5BE0">
              <w:t>чем писали во время ВОВ</w:t>
            </w:r>
            <w:r>
              <w:t>, рассказывает.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1CF6" w:rsidRPr="00707656" w:rsidRDefault="00BE5BE0" w:rsidP="00FE7B2E">
            <w:r>
              <w:t>Слушают, изучают экспонат, отвечают на вопросы.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Default="005B2CFC" w:rsidP="00C8170D">
            <w:pPr>
              <w:ind w:left="98"/>
            </w:pPr>
            <w:r>
              <w:t>Письмо-треугольник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Default="002646DC" w:rsidP="00C8170D">
            <w:r>
              <w:t>7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Default="005B2CFC" w:rsidP="00C8170D">
            <w:r>
              <w:t>Заполнение бланка письма, складывание треугольника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Default="005B2CFC" w:rsidP="00C8170D">
            <w:r>
              <w:t>Создают своё письмо-треугольник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Pr="00707656" w:rsidRDefault="005B2CFC" w:rsidP="00C8170D">
            <w:r>
              <w:t>Рисование, складывание письма-треугольника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Default="005B2CFC" w:rsidP="00C8170D">
            <w:r>
              <w:t>И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Default="005B2CFC" w:rsidP="00C8170D">
            <w:r>
              <w:t>Раздаёт бланки письма, предлагает написать (нарисовать) карандашом письмо и учит складывать треугольник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2CFC" w:rsidRDefault="005B2CFC" w:rsidP="00FE7B2E">
            <w:r>
              <w:t>Заполняют бланк письма карандашом, складывают письмо-треугольник</w:t>
            </w:r>
          </w:p>
        </w:tc>
      </w:tr>
      <w:tr w:rsidR="002646DC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C8170D">
            <w:pPr>
              <w:ind w:left="98"/>
            </w:pPr>
            <w:r>
              <w:t>Копия газеты от 10.05.1945 г.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C8170D">
            <w:r>
              <w:t>4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C8170D">
            <w:r>
              <w:t>Знакомство с газетой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C8170D">
            <w:r>
              <w:t>Кого из глав государств – победителей ребята знают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C8170D">
            <w:r w:rsidRPr="00707656">
              <w:t xml:space="preserve">Рефлексия, </w:t>
            </w:r>
            <w:r>
              <w:t>интерактивные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C8170D">
            <w:proofErr w:type="gramStart"/>
            <w:r>
              <w:t>И-Ф</w:t>
            </w:r>
            <w:proofErr w:type="gramEnd"/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C8170D">
            <w:r>
              <w:t>Задаёт вопросы, показывает газету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6DC" w:rsidRDefault="002646DC" w:rsidP="00FE7B2E">
            <w:r>
              <w:t>Слушают, изучают экспонат, отвечают на вопросы.</w:t>
            </w:r>
          </w:p>
        </w:tc>
      </w:tr>
      <w:tr w:rsidR="001D4993" w:rsidRPr="00707656" w:rsidTr="002646DC">
        <w:trPr>
          <w:gridAfter w:val="1"/>
          <w:wAfter w:w="4" w:type="pct"/>
          <w:tblCellSpacing w:w="7" w:type="dxa"/>
        </w:trPr>
        <w:tc>
          <w:tcPr>
            <w:tcW w:w="9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Default="001F2E39" w:rsidP="00C8170D">
            <w:pPr>
              <w:ind w:left="98"/>
            </w:pPr>
            <w:r>
              <w:t>Подведение итогов</w:t>
            </w:r>
          </w:p>
        </w:tc>
        <w:tc>
          <w:tcPr>
            <w:tcW w:w="2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Pr="00707656" w:rsidRDefault="002646DC" w:rsidP="00C8170D">
            <w:r>
              <w:t>1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Default="001F2E39" w:rsidP="00C8170D">
            <w:r>
              <w:t>Фиксация полученных результатов</w:t>
            </w:r>
          </w:p>
        </w:tc>
        <w:tc>
          <w:tcPr>
            <w:tcW w:w="6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Default="00BE5BE0" w:rsidP="00C8170D">
            <w:r>
              <w:t>Вопросы по экскурсии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Pr="00707656" w:rsidRDefault="001F2E39" w:rsidP="00C8170D">
            <w:r w:rsidRPr="00707656">
              <w:t>Рефлексия, контроль</w:t>
            </w:r>
          </w:p>
        </w:tc>
        <w:tc>
          <w:tcPr>
            <w:tcW w:w="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Pr="00707656" w:rsidRDefault="001F2E39" w:rsidP="00C8170D">
            <w:r>
              <w:t>Ф</w:t>
            </w:r>
          </w:p>
        </w:tc>
        <w:tc>
          <w:tcPr>
            <w:tcW w:w="6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Default="00BE5BE0" w:rsidP="00BE5BE0">
            <w:r>
              <w:t>С</w:t>
            </w:r>
            <w:r w:rsidR="001F2E39">
              <w:t>прашивает</w:t>
            </w:r>
            <w:r>
              <w:t>, что понравилось, запомнилось.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2E39" w:rsidRDefault="001F2E39" w:rsidP="00FE7B2E">
            <w:r>
              <w:t>В</w:t>
            </w:r>
            <w:r w:rsidRPr="00707656">
              <w:t>ысказывают свои впеч</w:t>
            </w:r>
            <w:r w:rsidR="00BE5BE0">
              <w:t>атления от экскурсии</w:t>
            </w:r>
            <w:r>
              <w:t>.</w:t>
            </w:r>
          </w:p>
        </w:tc>
      </w:tr>
    </w:tbl>
    <w:p w:rsidR="00001CF6" w:rsidRPr="00707656" w:rsidRDefault="00001CF6" w:rsidP="00001CF6">
      <w:r w:rsidRPr="00707656">
        <w:t xml:space="preserve">* ФОУД – форма организации учебной деятельности обучающихся (Ф – фронтальная, </w:t>
      </w:r>
      <w:proofErr w:type="gramStart"/>
      <w:r w:rsidRPr="00707656">
        <w:t>И</w:t>
      </w:r>
      <w:proofErr w:type="gramEnd"/>
      <w:r w:rsidRPr="00707656">
        <w:t xml:space="preserve"> – индивидуальная, П – парная, Г – групповая). </w:t>
      </w:r>
    </w:p>
    <w:p w:rsidR="00E33301" w:rsidRDefault="00E33301" w:rsidP="00290E20">
      <w:pPr>
        <w:rPr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1"/>
        <w:gridCol w:w="7252"/>
      </w:tblGrid>
      <w:tr w:rsidR="00E33301" w:rsidTr="00E33301">
        <w:tc>
          <w:tcPr>
            <w:tcW w:w="7959" w:type="dxa"/>
          </w:tcPr>
          <w:p w:rsidR="00E33301" w:rsidRDefault="00E33301" w:rsidP="00E333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960" w:type="dxa"/>
          </w:tcPr>
          <w:p w:rsidR="00E33301" w:rsidRDefault="00E33301" w:rsidP="00E3330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33301" w:rsidRDefault="002646DC" w:rsidP="00290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№1</w:t>
      </w:r>
      <w:r w:rsidR="00E33301">
        <w:rPr>
          <w:b/>
          <w:sz w:val="28"/>
          <w:szCs w:val="28"/>
        </w:rPr>
        <w:t>. С</w:t>
      </w:r>
      <w:bookmarkStart w:id="0" w:name="_GoBack"/>
      <w:bookmarkEnd w:id="0"/>
      <w:r w:rsidR="00E33301">
        <w:rPr>
          <w:b/>
          <w:sz w:val="28"/>
          <w:szCs w:val="28"/>
        </w:rPr>
        <w:t>кладываем письмо-треугольник:</w:t>
      </w:r>
    </w:p>
    <w:p w:rsidR="00E33301" w:rsidRPr="00E33301" w:rsidRDefault="00E33301" w:rsidP="00E33301">
      <w:pPr>
        <w:jc w:val="center"/>
        <w:rPr>
          <w:b/>
          <w:sz w:val="28"/>
          <w:szCs w:val="28"/>
        </w:rPr>
      </w:pPr>
    </w:p>
    <w:p w:rsidR="00FE7B2E" w:rsidRDefault="00FE7B2E" w:rsidP="00E33301">
      <w:pPr>
        <w:jc w:val="center"/>
      </w:pPr>
    </w:p>
    <w:p w:rsidR="00FE7B2E" w:rsidRPr="001F2E39" w:rsidRDefault="002646DC" w:rsidP="00BA6BA4">
      <w:pPr>
        <w:rPr>
          <w:rStyle w:val="a4"/>
          <w:b w:val="0"/>
          <w:bCs w:val="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8834120" cy="5324475"/>
            <wp:effectExtent l="0" t="0" r="0" b="0"/>
            <wp:docPr id="2" name="Рисунок 4" descr="C:\Вера\435\2014-2015 гг\Городской конкурс 17.03.2015\Письмо треуго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Вера\435\2014-2015 гг\Городской конкурс 17.03.2015\Письмо треугольни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4857" cy="534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7B2E" w:rsidRPr="001F2E39" w:rsidSect="00290E2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7.5pt;height:2in" o:bullet="t">
        <v:imagedata r:id="rId1" o:title="MC900434411[1]"/>
      </v:shape>
    </w:pict>
  </w:numPicBullet>
  <w:numPicBullet w:numPicBulletId="1">
    <w:pict>
      <v:shape id="_x0000_i1039" type="#_x0000_t75" style="width:143.25pt;height:105pt" o:bullet="t">
        <v:imagedata r:id="rId2" o:title="MC900351965[1]"/>
      </v:shape>
    </w:pict>
  </w:numPicBullet>
  <w:numPicBullet w:numPicBulletId="2">
    <w:pict>
      <v:shape id="_x0000_i1040" type="#_x0000_t75" style="width:10.5pt;height:10.5pt" o:bullet="t">
        <v:imagedata r:id="rId3" o:title="msoDCDE"/>
      </v:shape>
    </w:pict>
  </w:numPicBullet>
  <w:abstractNum w:abstractNumId="0" w15:restartNumberingAfterBreak="0">
    <w:nsid w:val="00322F2B"/>
    <w:multiLevelType w:val="hybridMultilevel"/>
    <w:tmpl w:val="D3108728"/>
    <w:lvl w:ilvl="0" w:tplc="B33450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FB5"/>
    <w:multiLevelType w:val="hybridMultilevel"/>
    <w:tmpl w:val="CF26908A"/>
    <w:lvl w:ilvl="0" w:tplc="926A86E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21F3"/>
    <w:multiLevelType w:val="hybridMultilevel"/>
    <w:tmpl w:val="F5FA1138"/>
    <w:lvl w:ilvl="0" w:tplc="08A4CE2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A7786"/>
    <w:multiLevelType w:val="hybridMultilevel"/>
    <w:tmpl w:val="C8CE325E"/>
    <w:lvl w:ilvl="0" w:tplc="8A40272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31EA"/>
    <w:multiLevelType w:val="hybridMultilevel"/>
    <w:tmpl w:val="72EE76D8"/>
    <w:lvl w:ilvl="0" w:tplc="1FB0F268">
      <w:start w:val="1"/>
      <w:numFmt w:val="bullet"/>
      <w:lvlText w:val=""/>
      <w:lvlPicBulletId w:val="1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B148A460">
      <w:start w:val="1"/>
      <w:numFmt w:val="bullet"/>
      <w:lvlText w:val=""/>
      <w:lvlPicBulletId w:val="1"/>
      <w:lvlJc w:val="left"/>
      <w:pPr>
        <w:ind w:left="1070" w:hanging="360"/>
      </w:pPr>
      <w:rPr>
        <w:rFonts w:ascii="Symbol" w:hAnsi="Symbol" w:hint="default"/>
        <w:color w:val="auto"/>
        <w:sz w:val="52"/>
        <w:szCs w:val="5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06CD9"/>
    <w:multiLevelType w:val="hybridMultilevel"/>
    <w:tmpl w:val="18FE4F78"/>
    <w:lvl w:ilvl="0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1F274DAA"/>
    <w:multiLevelType w:val="hybridMultilevel"/>
    <w:tmpl w:val="B2643FA6"/>
    <w:lvl w:ilvl="0" w:tplc="0EF888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C7CF6"/>
    <w:multiLevelType w:val="hybridMultilevel"/>
    <w:tmpl w:val="3ED4BD10"/>
    <w:lvl w:ilvl="0" w:tplc="AC7C7E7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6554F"/>
    <w:multiLevelType w:val="hybridMultilevel"/>
    <w:tmpl w:val="F3D003CA"/>
    <w:lvl w:ilvl="0" w:tplc="04190007">
      <w:start w:val="1"/>
      <w:numFmt w:val="bullet"/>
      <w:lvlText w:val=""/>
      <w:lvlPicBulletId w:val="2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5A581FAC"/>
    <w:multiLevelType w:val="hybridMultilevel"/>
    <w:tmpl w:val="F95CF890"/>
    <w:lvl w:ilvl="0" w:tplc="6C08C91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704EA"/>
    <w:multiLevelType w:val="hybridMultilevel"/>
    <w:tmpl w:val="699CF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A673B"/>
    <w:multiLevelType w:val="hybridMultilevel"/>
    <w:tmpl w:val="95A8F3DE"/>
    <w:lvl w:ilvl="0" w:tplc="3FD41E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162C5"/>
    <w:multiLevelType w:val="hybridMultilevel"/>
    <w:tmpl w:val="4C8E3714"/>
    <w:lvl w:ilvl="0" w:tplc="6A8C11AE">
      <w:start w:val="1"/>
      <w:numFmt w:val="bullet"/>
      <w:lvlText w:val=""/>
      <w:lvlPicBulletId w:val="1"/>
      <w:lvlJc w:val="left"/>
      <w:pPr>
        <w:ind w:left="795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75DC59A3"/>
    <w:multiLevelType w:val="hybridMultilevel"/>
    <w:tmpl w:val="91749018"/>
    <w:lvl w:ilvl="0" w:tplc="8E3C3AB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2"/>
        <w:szCs w:val="5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12"/>
  </w:num>
  <w:num w:numId="8">
    <w:abstractNumId w:val="13"/>
  </w:num>
  <w:num w:numId="9">
    <w:abstractNumId w:val="0"/>
  </w:num>
  <w:num w:numId="10">
    <w:abstractNumId w:val="3"/>
  </w:num>
  <w:num w:numId="11">
    <w:abstractNumId w:val="1"/>
  </w:num>
  <w:num w:numId="12">
    <w:abstractNumId w:val="7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1CF6"/>
    <w:rsid w:val="00001CF6"/>
    <w:rsid w:val="000C5C0D"/>
    <w:rsid w:val="001B2C0B"/>
    <w:rsid w:val="001D4993"/>
    <w:rsid w:val="001F2E39"/>
    <w:rsid w:val="002646DC"/>
    <w:rsid w:val="00290E20"/>
    <w:rsid w:val="00375151"/>
    <w:rsid w:val="00391C6C"/>
    <w:rsid w:val="00493FF0"/>
    <w:rsid w:val="005B2CFC"/>
    <w:rsid w:val="006D71FF"/>
    <w:rsid w:val="00854421"/>
    <w:rsid w:val="0087323C"/>
    <w:rsid w:val="0090193E"/>
    <w:rsid w:val="0099328A"/>
    <w:rsid w:val="00A06291"/>
    <w:rsid w:val="00A52F0C"/>
    <w:rsid w:val="00B14815"/>
    <w:rsid w:val="00BA6BA4"/>
    <w:rsid w:val="00BE5BE0"/>
    <w:rsid w:val="00C053AE"/>
    <w:rsid w:val="00C44D6A"/>
    <w:rsid w:val="00C563C6"/>
    <w:rsid w:val="00CB2139"/>
    <w:rsid w:val="00CE5EBF"/>
    <w:rsid w:val="00DB2179"/>
    <w:rsid w:val="00DC697B"/>
    <w:rsid w:val="00DF1220"/>
    <w:rsid w:val="00E33301"/>
    <w:rsid w:val="00E974D4"/>
    <w:rsid w:val="00EF3B74"/>
    <w:rsid w:val="00F628D3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FFA3A-8343-4ABC-BEA3-54C0F98E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1CF6"/>
    <w:pPr>
      <w:spacing w:before="100" w:beforeAutospacing="1" w:after="100" w:afterAutospacing="1"/>
    </w:pPr>
    <w:rPr>
      <w:lang w:eastAsia="ru-RU"/>
    </w:rPr>
  </w:style>
  <w:style w:type="character" w:styleId="a4">
    <w:name w:val="Strong"/>
    <w:qFormat/>
    <w:rsid w:val="00001CF6"/>
    <w:rPr>
      <w:b/>
      <w:bCs/>
    </w:rPr>
  </w:style>
  <w:style w:type="character" w:styleId="a5">
    <w:name w:val="Emphasis"/>
    <w:qFormat/>
    <w:rsid w:val="00001CF6"/>
    <w:rPr>
      <w:i/>
      <w:iCs/>
    </w:rPr>
  </w:style>
  <w:style w:type="paragraph" w:customStyle="1" w:styleId="Default">
    <w:name w:val="Default"/>
    <w:rsid w:val="00001C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7B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7B2E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E33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4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3CAF-C99B-44FB-974E-C071A17D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Воспитатель</cp:lastModifiedBy>
  <cp:revision>16</cp:revision>
  <dcterms:created xsi:type="dcterms:W3CDTF">2014-12-17T08:13:00Z</dcterms:created>
  <dcterms:modified xsi:type="dcterms:W3CDTF">2017-01-31T20:31:00Z</dcterms:modified>
</cp:coreProperties>
</file>